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E3D" w:rsidRPr="00D8404A" w:rsidRDefault="000D5E3D" w:rsidP="004B17CD">
      <w:pPr>
        <w:widowControl w:val="0"/>
        <w:autoSpaceDE w:val="0"/>
        <w:autoSpaceDN w:val="0"/>
        <w:adjustRightInd w:val="0"/>
        <w:spacing w:line="360" w:lineRule="auto"/>
        <w:jc w:val="left"/>
        <w:rPr>
          <w:rFonts w:asciiTheme="majorHAnsi" w:eastAsiaTheme="minorHAnsi" w:hAnsiTheme="majorHAnsi" w:cs="Arial"/>
          <w:b/>
          <w:color w:val="auto"/>
          <w:sz w:val="22"/>
          <w:szCs w:val="22"/>
          <w:lang w:val="en-US"/>
        </w:rPr>
      </w:pPr>
      <w:r w:rsidRPr="00D8404A">
        <w:rPr>
          <w:rFonts w:asciiTheme="majorHAnsi" w:eastAsiaTheme="minorHAnsi" w:hAnsiTheme="majorHAnsi" w:cs="Arial"/>
          <w:b/>
          <w:color w:val="auto"/>
          <w:sz w:val="22"/>
          <w:szCs w:val="22"/>
          <w:lang w:val="en-US"/>
        </w:rPr>
        <w:t xml:space="preserve">BOOK TO BE PUBLISHED </w:t>
      </w:r>
      <w:r w:rsidR="00D8404A">
        <w:rPr>
          <w:rFonts w:asciiTheme="majorHAnsi" w:eastAsiaTheme="minorHAnsi" w:hAnsiTheme="majorHAnsi" w:cs="Arial"/>
          <w:b/>
          <w:color w:val="auto"/>
          <w:sz w:val="22"/>
          <w:szCs w:val="22"/>
          <w:lang w:val="en-US"/>
        </w:rPr>
        <w:t xml:space="preserve"> - </w:t>
      </w:r>
      <w:r w:rsidRPr="00D8404A">
        <w:rPr>
          <w:rFonts w:asciiTheme="majorHAnsi" w:eastAsiaTheme="minorHAnsi" w:hAnsiTheme="majorHAnsi" w:cs="Arial"/>
          <w:b/>
          <w:i/>
          <w:color w:val="auto"/>
          <w:sz w:val="22"/>
          <w:szCs w:val="22"/>
          <w:lang w:val="en-US"/>
        </w:rPr>
        <w:t>PRACTICAL PEOPLE ENGAGEMENT</w:t>
      </w:r>
      <w:r w:rsidRPr="00D8404A">
        <w:rPr>
          <w:rFonts w:asciiTheme="majorHAnsi" w:eastAsiaTheme="minorHAnsi" w:hAnsiTheme="majorHAnsi" w:cs="Arial"/>
          <w:b/>
          <w:color w:val="auto"/>
          <w:sz w:val="22"/>
          <w:szCs w:val="22"/>
          <w:lang w:val="en-US"/>
        </w:rPr>
        <w:t xml:space="preserve"> </w:t>
      </w:r>
      <w:r w:rsidR="00D8404A" w:rsidRPr="00D8404A">
        <w:rPr>
          <w:rFonts w:asciiTheme="majorHAnsi" w:eastAsiaTheme="minorHAnsi" w:hAnsiTheme="majorHAnsi" w:cs="Arial"/>
          <w:b/>
          <w:color w:val="auto"/>
          <w:sz w:val="22"/>
          <w:szCs w:val="22"/>
          <w:lang w:val="en-US"/>
        </w:rPr>
        <w:t xml:space="preserve"> BY PATRICK MAYFIELD</w:t>
      </w:r>
    </w:p>
    <w:p w:rsidR="000D5E3D" w:rsidRPr="000D5E3D" w:rsidRDefault="000D5E3D"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p>
    <w:p w:rsidR="00946CB7" w:rsidRPr="000D5E3D" w:rsidRDefault="00946CB7"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r w:rsidRPr="000D5E3D">
        <w:rPr>
          <w:rFonts w:asciiTheme="majorHAnsi" w:eastAsiaTheme="minorHAnsi" w:hAnsiTheme="majorHAnsi" w:cs="Arial"/>
          <w:color w:val="auto"/>
          <w:sz w:val="22"/>
          <w:szCs w:val="22"/>
          <w:lang w:val="en-US"/>
        </w:rPr>
        <w:t xml:space="preserve">Due for publication in September, 2013, </w:t>
      </w:r>
      <w:r w:rsidRPr="000D5E3D">
        <w:rPr>
          <w:rFonts w:asciiTheme="majorHAnsi" w:eastAsiaTheme="minorHAnsi" w:hAnsiTheme="majorHAnsi" w:cs="Arial"/>
          <w:i/>
          <w:iCs/>
          <w:color w:val="auto"/>
          <w:sz w:val="22"/>
          <w:szCs w:val="22"/>
          <w:lang w:val="en-US"/>
        </w:rPr>
        <w:t>Practical People Engagement</w:t>
      </w:r>
      <w:r w:rsidRPr="000D5E3D">
        <w:rPr>
          <w:rFonts w:asciiTheme="majorHAnsi" w:eastAsiaTheme="minorHAnsi" w:hAnsiTheme="majorHAnsi" w:cs="Arial"/>
          <w:color w:val="auto"/>
          <w:sz w:val="22"/>
          <w:szCs w:val="22"/>
          <w:lang w:val="en-US"/>
        </w:rPr>
        <w:t> will provide change leaders with a rich reference of practices and techniques on how to influence and lead people to new solutions.</w:t>
      </w:r>
    </w:p>
    <w:p w:rsidR="00946CB7" w:rsidRPr="000D5E3D" w:rsidRDefault="00946CB7"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p>
    <w:p w:rsidR="00946CB7" w:rsidRPr="000D5E3D" w:rsidRDefault="00946CB7"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r w:rsidRPr="000D5E3D">
        <w:rPr>
          <w:rFonts w:asciiTheme="majorHAnsi" w:eastAsiaTheme="minorHAnsi" w:hAnsiTheme="majorHAnsi" w:cs="Arial"/>
          <w:color w:val="auto"/>
          <w:sz w:val="22"/>
          <w:szCs w:val="22"/>
          <w:lang w:val="en-US"/>
        </w:rPr>
        <w:t xml:space="preserve">Written by Patrick Mayfield, who previously co-authored </w:t>
      </w:r>
      <w:r w:rsidRPr="000D5E3D">
        <w:rPr>
          <w:rFonts w:asciiTheme="majorHAnsi" w:eastAsiaTheme="minorHAnsi" w:hAnsiTheme="majorHAnsi" w:cs="Arial"/>
          <w:i/>
          <w:iCs/>
          <w:color w:val="auto"/>
          <w:sz w:val="22"/>
          <w:szCs w:val="22"/>
          <w:lang w:val="en-US"/>
        </w:rPr>
        <w:t>Managing Successful Programmes</w:t>
      </w:r>
      <w:r w:rsidRPr="000D5E3D">
        <w:rPr>
          <w:rFonts w:asciiTheme="majorHAnsi" w:eastAsiaTheme="minorHAnsi" w:hAnsiTheme="majorHAnsi" w:cs="Arial"/>
          <w:color w:val="auto"/>
          <w:sz w:val="22"/>
          <w:szCs w:val="22"/>
          <w:lang w:val="en-US"/>
        </w:rPr>
        <w:t>, this new book is primarily aimed at project managers, although anyone else involved in leading change will find it valuable</w:t>
      </w:r>
      <w:r w:rsidRPr="000D5E3D">
        <w:rPr>
          <w:rFonts w:asciiTheme="majorHAnsi" w:eastAsiaTheme="minorHAnsi" w:hAnsiTheme="majorHAnsi" w:cs="Arial"/>
          <w:color w:val="FF0000"/>
          <w:sz w:val="22"/>
          <w:szCs w:val="22"/>
          <w:lang w:val="en-US"/>
        </w:rPr>
        <w:t>.</w:t>
      </w:r>
      <w:r w:rsidR="004B17CD" w:rsidRPr="000D5E3D">
        <w:rPr>
          <w:rFonts w:asciiTheme="majorHAnsi" w:eastAsiaTheme="minorHAnsi" w:hAnsiTheme="majorHAnsi" w:cs="Arial"/>
          <w:color w:val="FF0000"/>
          <w:sz w:val="22"/>
          <w:szCs w:val="22"/>
          <w:lang w:val="en-US"/>
        </w:rPr>
        <w:t xml:space="preserve"> He said:</w:t>
      </w:r>
      <w:r w:rsidRPr="000D5E3D">
        <w:rPr>
          <w:rFonts w:asciiTheme="majorHAnsi" w:eastAsiaTheme="minorHAnsi" w:hAnsiTheme="majorHAnsi" w:cs="Arial"/>
          <w:color w:val="FF0000"/>
          <w:sz w:val="22"/>
          <w:szCs w:val="22"/>
          <w:lang w:val="en-US"/>
        </w:rPr>
        <w:t xml:space="preserve"> "I </w:t>
      </w:r>
      <w:r w:rsidR="004B17CD" w:rsidRPr="000D5E3D">
        <w:rPr>
          <w:rFonts w:asciiTheme="majorHAnsi" w:eastAsiaTheme="minorHAnsi" w:hAnsiTheme="majorHAnsi" w:cs="Arial"/>
          <w:color w:val="FF0000"/>
          <w:sz w:val="22"/>
          <w:szCs w:val="22"/>
          <w:lang w:val="en-US"/>
        </w:rPr>
        <w:t xml:space="preserve">used to </w:t>
      </w:r>
      <w:del w:id="0" w:author="Administrator" w:date="2013-07-12T12:57:00Z">
        <w:r w:rsidR="004B17CD" w:rsidRPr="000D5E3D" w:rsidDel="0051201D">
          <w:rPr>
            <w:rFonts w:asciiTheme="majorHAnsi" w:eastAsiaTheme="minorHAnsi" w:hAnsiTheme="majorHAnsi" w:cs="Arial"/>
            <w:color w:val="FF0000"/>
            <w:sz w:val="22"/>
            <w:szCs w:val="22"/>
            <w:lang w:val="en-US"/>
          </w:rPr>
          <w:delText>teach</w:delText>
        </w:r>
        <w:r w:rsidRPr="000D5E3D" w:rsidDel="0051201D">
          <w:rPr>
            <w:rFonts w:asciiTheme="majorHAnsi" w:eastAsiaTheme="minorHAnsi" w:hAnsiTheme="majorHAnsi" w:cs="Arial"/>
            <w:color w:val="FF0000"/>
            <w:sz w:val="22"/>
            <w:szCs w:val="22"/>
            <w:lang w:val="en-US"/>
          </w:rPr>
          <w:delText>,</w:delText>
        </w:r>
      </w:del>
      <w:ins w:id="1" w:author="Administrator" w:date="2013-07-12T12:57:00Z">
        <w:r w:rsidR="0051201D">
          <w:rPr>
            <w:rFonts w:asciiTheme="majorHAnsi" w:eastAsiaTheme="minorHAnsi" w:hAnsiTheme="majorHAnsi" w:cs="Arial"/>
            <w:color w:val="FF0000"/>
            <w:sz w:val="22"/>
            <w:szCs w:val="22"/>
            <w:lang w:val="en-US"/>
          </w:rPr>
          <w:t>think</w:t>
        </w:r>
      </w:ins>
      <w:r w:rsidRPr="000D5E3D">
        <w:rPr>
          <w:rFonts w:asciiTheme="majorHAnsi" w:eastAsiaTheme="minorHAnsi" w:hAnsiTheme="majorHAnsi" w:cs="Arial"/>
          <w:color w:val="auto"/>
          <w:sz w:val="22"/>
          <w:szCs w:val="22"/>
          <w:lang w:val="en-US"/>
        </w:rPr>
        <w:t xml:space="preserve"> that the job of project management </w:t>
      </w:r>
      <w:r w:rsidR="004B17CD" w:rsidRPr="000D5E3D">
        <w:rPr>
          <w:rFonts w:asciiTheme="majorHAnsi" w:eastAsiaTheme="minorHAnsi" w:hAnsiTheme="majorHAnsi" w:cs="Arial"/>
          <w:color w:val="FF0000"/>
          <w:sz w:val="22"/>
          <w:szCs w:val="22"/>
          <w:lang w:val="en-US"/>
        </w:rPr>
        <w:t xml:space="preserve">was </w:t>
      </w:r>
      <w:r w:rsidRPr="000D5E3D">
        <w:rPr>
          <w:rFonts w:asciiTheme="majorHAnsi" w:eastAsiaTheme="minorHAnsi" w:hAnsiTheme="majorHAnsi" w:cs="Arial"/>
          <w:color w:val="auto"/>
          <w:sz w:val="22"/>
          <w:szCs w:val="22"/>
          <w:lang w:val="en-US"/>
        </w:rPr>
        <w:t xml:space="preserve">essentially about applying certain planning techniques, and controlling projects to those plans: that it was all about plans, documents, tasks and processes. </w:t>
      </w:r>
      <w:r w:rsidR="004B17CD" w:rsidRPr="000D5E3D">
        <w:rPr>
          <w:rFonts w:asciiTheme="majorHAnsi" w:eastAsiaTheme="minorHAnsi" w:hAnsiTheme="majorHAnsi" w:cs="Arial"/>
          <w:color w:val="auto"/>
          <w:sz w:val="22"/>
          <w:szCs w:val="22"/>
          <w:lang w:val="en-US"/>
        </w:rPr>
        <w:t>But I</w:t>
      </w:r>
      <w:r w:rsidRPr="000D5E3D">
        <w:rPr>
          <w:rFonts w:asciiTheme="majorHAnsi" w:eastAsiaTheme="minorHAnsi" w:hAnsiTheme="majorHAnsi" w:cs="Arial"/>
          <w:color w:val="auto"/>
          <w:sz w:val="22"/>
          <w:szCs w:val="22"/>
          <w:lang w:val="en-US"/>
        </w:rPr>
        <w:t xml:space="preserve"> don't believe that any more.</w:t>
      </w:r>
      <w:r w:rsidR="004B17CD" w:rsidRPr="000D5E3D">
        <w:rPr>
          <w:rFonts w:asciiTheme="majorHAnsi" w:eastAsiaTheme="minorHAnsi" w:hAnsiTheme="majorHAnsi" w:cs="Arial"/>
          <w:color w:val="auto"/>
          <w:sz w:val="22"/>
          <w:szCs w:val="22"/>
          <w:lang w:val="en-US"/>
        </w:rPr>
        <w:t xml:space="preserve"> </w:t>
      </w:r>
      <w:r w:rsidRPr="000D5E3D">
        <w:rPr>
          <w:rFonts w:asciiTheme="majorHAnsi" w:eastAsiaTheme="minorHAnsi" w:hAnsiTheme="majorHAnsi" w:cs="Arial"/>
          <w:color w:val="FF0000"/>
          <w:sz w:val="22"/>
          <w:szCs w:val="22"/>
          <w:lang w:val="en-US"/>
        </w:rPr>
        <w:t>Whil</w:t>
      </w:r>
      <w:r w:rsidR="004B17CD" w:rsidRPr="000D5E3D">
        <w:rPr>
          <w:rFonts w:asciiTheme="majorHAnsi" w:eastAsiaTheme="minorHAnsi" w:hAnsiTheme="majorHAnsi" w:cs="Arial"/>
          <w:color w:val="FF0000"/>
          <w:sz w:val="22"/>
          <w:szCs w:val="22"/>
          <w:lang w:val="en-US"/>
        </w:rPr>
        <w:t>e</w:t>
      </w:r>
      <w:r w:rsidR="004B17CD" w:rsidRPr="000D5E3D">
        <w:rPr>
          <w:rFonts w:asciiTheme="majorHAnsi" w:eastAsiaTheme="minorHAnsi" w:hAnsiTheme="majorHAnsi" w:cs="Arial"/>
          <w:color w:val="auto"/>
          <w:sz w:val="22"/>
          <w:szCs w:val="22"/>
          <w:lang w:val="en-US"/>
        </w:rPr>
        <w:t xml:space="preserve"> </w:t>
      </w:r>
      <w:r w:rsidRPr="000D5E3D">
        <w:rPr>
          <w:rFonts w:asciiTheme="majorHAnsi" w:eastAsiaTheme="minorHAnsi" w:hAnsiTheme="majorHAnsi" w:cs="Arial"/>
          <w:color w:val="auto"/>
          <w:sz w:val="22"/>
          <w:szCs w:val="22"/>
          <w:lang w:val="en-US"/>
        </w:rPr>
        <w:t xml:space="preserve">such things are important, there is a </w:t>
      </w:r>
      <w:del w:id="2" w:author="Administrator" w:date="2013-07-12T12:57:00Z">
        <w:r w:rsidRPr="000D5E3D" w:rsidDel="0051201D">
          <w:rPr>
            <w:rFonts w:asciiTheme="majorHAnsi" w:eastAsiaTheme="minorHAnsi" w:hAnsiTheme="majorHAnsi" w:cs="Arial"/>
            <w:color w:val="auto"/>
            <w:sz w:val="22"/>
            <w:szCs w:val="22"/>
            <w:lang w:val="en-US"/>
          </w:rPr>
          <w:delText xml:space="preserve">key </w:delText>
        </w:r>
      </w:del>
      <w:ins w:id="3" w:author="Administrator" w:date="2013-07-12T12:57:00Z">
        <w:r w:rsidR="0051201D">
          <w:rPr>
            <w:rFonts w:asciiTheme="majorHAnsi" w:eastAsiaTheme="minorHAnsi" w:hAnsiTheme="majorHAnsi" w:cs="Arial"/>
            <w:color w:val="auto"/>
            <w:sz w:val="22"/>
            <w:szCs w:val="22"/>
            <w:lang w:val="en-US"/>
          </w:rPr>
          <w:t>vital</w:t>
        </w:r>
        <w:r w:rsidR="0051201D" w:rsidRPr="000D5E3D">
          <w:rPr>
            <w:rFonts w:asciiTheme="majorHAnsi" w:eastAsiaTheme="minorHAnsi" w:hAnsiTheme="majorHAnsi" w:cs="Arial"/>
            <w:color w:val="auto"/>
            <w:sz w:val="22"/>
            <w:szCs w:val="22"/>
            <w:lang w:val="en-US"/>
          </w:rPr>
          <w:t xml:space="preserve"> </w:t>
        </w:r>
      </w:ins>
      <w:r w:rsidRPr="000D5E3D">
        <w:rPr>
          <w:rFonts w:asciiTheme="majorHAnsi" w:eastAsiaTheme="minorHAnsi" w:hAnsiTheme="majorHAnsi" w:cs="Arial"/>
          <w:color w:val="auto"/>
          <w:sz w:val="22"/>
          <w:szCs w:val="22"/>
          <w:lang w:val="en-US"/>
        </w:rPr>
        <w:t>ingredient missing.”</w:t>
      </w:r>
    </w:p>
    <w:p w:rsidR="00946CB7" w:rsidRPr="000D5E3D" w:rsidRDefault="00946CB7"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p>
    <w:p w:rsidR="00946CB7" w:rsidRPr="000D5E3D" w:rsidRDefault="00946CB7"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r w:rsidRPr="000D5E3D">
        <w:rPr>
          <w:rFonts w:asciiTheme="majorHAnsi" w:eastAsiaTheme="minorHAnsi" w:hAnsiTheme="majorHAnsi" w:cs="Arial"/>
          <w:color w:val="auto"/>
          <w:sz w:val="22"/>
          <w:szCs w:val="22"/>
          <w:lang w:val="en-US"/>
        </w:rPr>
        <w:t xml:space="preserve">The book, Patrick explains, follows on from research he conducted with his colleagues </w:t>
      </w:r>
      <w:r w:rsidR="004B17CD" w:rsidRPr="000D5E3D">
        <w:rPr>
          <w:rFonts w:asciiTheme="majorHAnsi" w:eastAsiaTheme="minorHAnsi" w:hAnsiTheme="majorHAnsi" w:cs="Arial"/>
          <w:color w:val="auto"/>
          <w:sz w:val="22"/>
          <w:szCs w:val="22"/>
          <w:lang w:val="en-US"/>
        </w:rPr>
        <w:t xml:space="preserve">at his </w:t>
      </w:r>
      <w:r w:rsidR="004B17CD" w:rsidRPr="000D5E3D">
        <w:rPr>
          <w:rFonts w:asciiTheme="majorHAnsi" w:eastAsiaTheme="minorHAnsi" w:hAnsiTheme="majorHAnsi" w:cs="Arial"/>
          <w:color w:val="FF0000"/>
          <w:sz w:val="22"/>
          <w:szCs w:val="22"/>
          <w:lang w:val="en-US"/>
        </w:rPr>
        <w:t xml:space="preserve">own company, </w:t>
      </w:r>
      <w:r w:rsidRPr="000D5E3D">
        <w:rPr>
          <w:rFonts w:asciiTheme="majorHAnsi" w:eastAsiaTheme="minorHAnsi" w:hAnsiTheme="majorHAnsi" w:cs="Arial"/>
          <w:color w:val="FF0000"/>
          <w:sz w:val="22"/>
          <w:szCs w:val="22"/>
          <w:lang w:val="en-US"/>
        </w:rPr>
        <w:t>pearcemayfield</w:t>
      </w:r>
      <w:r w:rsidR="004B17CD" w:rsidRPr="000D5E3D">
        <w:rPr>
          <w:rFonts w:asciiTheme="majorHAnsi" w:eastAsiaTheme="minorHAnsi" w:hAnsiTheme="majorHAnsi" w:cs="Arial"/>
          <w:color w:val="FF0000"/>
          <w:sz w:val="22"/>
          <w:szCs w:val="22"/>
          <w:lang w:val="en-US"/>
        </w:rPr>
        <w:t>,</w:t>
      </w:r>
      <w:r w:rsidR="004B17CD" w:rsidRPr="000D5E3D">
        <w:rPr>
          <w:rFonts w:asciiTheme="majorHAnsi" w:eastAsiaTheme="minorHAnsi" w:hAnsiTheme="majorHAnsi" w:cs="Arial"/>
          <w:color w:val="auto"/>
          <w:sz w:val="22"/>
          <w:szCs w:val="22"/>
          <w:lang w:val="en-US"/>
        </w:rPr>
        <w:t xml:space="preserve"> </w:t>
      </w:r>
      <w:r w:rsidRPr="000D5E3D">
        <w:rPr>
          <w:rFonts w:asciiTheme="majorHAnsi" w:eastAsiaTheme="minorHAnsi" w:hAnsiTheme="majorHAnsi" w:cs="Arial"/>
          <w:color w:val="auto"/>
          <w:sz w:val="22"/>
          <w:szCs w:val="22"/>
          <w:lang w:val="en-US"/>
        </w:rPr>
        <w:t xml:space="preserve"> into how high performing project managers and programme managers not only thought differently but actually behaved differently. One of the striking differences was the amount of time they spent in purposeful conversations with key people in and around their projects and programmes. "This time</w:t>
      </w:r>
      <w:r w:rsidR="004B17CD" w:rsidRPr="000D5E3D">
        <w:rPr>
          <w:rFonts w:asciiTheme="majorHAnsi" w:eastAsiaTheme="minorHAnsi" w:hAnsiTheme="majorHAnsi" w:cs="Arial"/>
          <w:color w:val="auto"/>
          <w:sz w:val="22"/>
          <w:szCs w:val="22"/>
          <w:lang w:val="en-US"/>
        </w:rPr>
        <w:t xml:space="preserve"> </w:t>
      </w:r>
      <w:r w:rsidR="004B17CD" w:rsidRPr="000D5E3D">
        <w:rPr>
          <w:rFonts w:asciiTheme="majorHAnsi" w:eastAsiaTheme="minorHAnsi" w:hAnsiTheme="majorHAnsi" w:cs="Arial"/>
          <w:color w:val="FF0000"/>
          <w:sz w:val="22"/>
          <w:szCs w:val="22"/>
          <w:lang w:val="en-US"/>
        </w:rPr>
        <w:t>spent</w:t>
      </w:r>
      <w:r w:rsidRPr="000D5E3D">
        <w:rPr>
          <w:rFonts w:asciiTheme="majorHAnsi" w:eastAsiaTheme="minorHAnsi" w:hAnsiTheme="majorHAnsi" w:cs="Arial"/>
          <w:color w:val="auto"/>
          <w:sz w:val="22"/>
          <w:szCs w:val="22"/>
          <w:lang w:val="en-US"/>
        </w:rPr>
        <w:t xml:space="preserve"> investing in relationships was somehow connected to the results they got. It clearly seemed to remove</w:t>
      </w:r>
      <w:r w:rsidR="004B17CD" w:rsidRPr="000D5E3D">
        <w:rPr>
          <w:rFonts w:asciiTheme="majorHAnsi" w:eastAsiaTheme="minorHAnsi" w:hAnsiTheme="majorHAnsi" w:cs="Arial"/>
          <w:color w:val="auto"/>
          <w:sz w:val="22"/>
          <w:szCs w:val="22"/>
          <w:lang w:val="en-US"/>
        </w:rPr>
        <w:t xml:space="preserve"> </w:t>
      </w:r>
      <w:r w:rsidRPr="000D5E3D">
        <w:rPr>
          <w:rFonts w:asciiTheme="majorHAnsi" w:eastAsiaTheme="minorHAnsi" w:hAnsiTheme="majorHAnsi" w:cs="Arial"/>
          <w:color w:val="auto"/>
          <w:sz w:val="22"/>
          <w:szCs w:val="22"/>
          <w:lang w:val="en-US"/>
        </w:rPr>
        <w:t>delays, shortened time to delivery and saved</w:t>
      </w:r>
      <w:r w:rsidR="004B17CD" w:rsidRPr="000D5E3D">
        <w:rPr>
          <w:rFonts w:asciiTheme="majorHAnsi" w:eastAsiaTheme="minorHAnsi" w:hAnsiTheme="majorHAnsi" w:cs="Arial"/>
          <w:color w:val="auto"/>
          <w:sz w:val="22"/>
          <w:szCs w:val="22"/>
          <w:lang w:val="en-US"/>
        </w:rPr>
        <w:t xml:space="preserve"> </w:t>
      </w:r>
      <w:r w:rsidR="004B17CD" w:rsidRPr="000D5E3D">
        <w:rPr>
          <w:rFonts w:asciiTheme="majorHAnsi" w:eastAsiaTheme="minorHAnsi" w:hAnsiTheme="majorHAnsi" w:cs="Arial"/>
          <w:color w:val="FF0000"/>
          <w:sz w:val="22"/>
          <w:szCs w:val="22"/>
          <w:lang w:val="en-US"/>
        </w:rPr>
        <w:t>costs,</w:t>
      </w:r>
      <w:r w:rsidRPr="000D5E3D">
        <w:rPr>
          <w:rFonts w:asciiTheme="majorHAnsi" w:eastAsiaTheme="minorHAnsi" w:hAnsiTheme="majorHAnsi" w:cs="Arial"/>
          <w:color w:val="FF0000"/>
          <w:sz w:val="22"/>
          <w:szCs w:val="22"/>
          <w:lang w:val="en-US"/>
        </w:rPr>
        <w:t>"</w:t>
      </w:r>
      <w:r w:rsidR="004B17CD" w:rsidRPr="000D5E3D">
        <w:rPr>
          <w:rFonts w:asciiTheme="majorHAnsi" w:eastAsiaTheme="minorHAnsi" w:hAnsiTheme="majorHAnsi" w:cs="Arial"/>
          <w:color w:val="FF0000"/>
          <w:sz w:val="22"/>
          <w:szCs w:val="22"/>
          <w:lang w:val="en-US"/>
        </w:rPr>
        <w:t xml:space="preserve"> he said.</w:t>
      </w:r>
    </w:p>
    <w:p w:rsidR="00946CB7" w:rsidRPr="000D5E3D" w:rsidRDefault="00946CB7"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p>
    <w:p w:rsidR="004B17CD" w:rsidRPr="000D5E3D" w:rsidRDefault="00946CB7"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r w:rsidRPr="000D5E3D">
        <w:rPr>
          <w:rFonts w:asciiTheme="majorHAnsi" w:eastAsiaTheme="minorHAnsi" w:hAnsiTheme="majorHAnsi" w:cs="Arial"/>
          <w:color w:val="auto"/>
          <w:sz w:val="22"/>
          <w:szCs w:val="22"/>
          <w:lang w:val="en-US"/>
        </w:rPr>
        <w:t xml:space="preserve">Patrick's </w:t>
      </w:r>
      <w:r w:rsidR="004B17CD" w:rsidRPr="000D5E3D">
        <w:rPr>
          <w:rFonts w:asciiTheme="majorHAnsi" w:eastAsiaTheme="minorHAnsi" w:hAnsiTheme="majorHAnsi" w:cs="Arial"/>
          <w:color w:val="auto"/>
          <w:sz w:val="22"/>
          <w:szCs w:val="22"/>
          <w:lang w:val="en-US"/>
        </w:rPr>
        <w:t xml:space="preserve"> </w:t>
      </w:r>
      <w:r w:rsidRPr="000D5E3D">
        <w:rPr>
          <w:rFonts w:asciiTheme="majorHAnsi" w:eastAsiaTheme="minorHAnsi" w:hAnsiTheme="majorHAnsi" w:cs="Arial"/>
          <w:color w:val="auto"/>
          <w:sz w:val="22"/>
          <w:szCs w:val="22"/>
          <w:lang w:val="en-US"/>
        </w:rPr>
        <w:t xml:space="preserve">book has caught the attention of the accreditation body, APMG-International, who have chosen it to become the standard reference for a new qualification on Stakeholder Engagement. Patrick says, "Although I did not write the book as an exam reference, I am encouraged by this interest </w:t>
      </w:r>
      <w:r w:rsidR="004B17CD" w:rsidRPr="000D5E3D">
        <w:rPr>
          <w:rFonts w:asciiTheme="majorHAnsi" w:eastAsiaTheme="minorHAnsi" w:hAnsiTheme="majorHAnsi" w:cs="Arial"/>
          <w:color w:val="auto"/>
          <w:sz w:val="22"/>
          <w:szCs w:val="22"/>
          <w:lang w:val="en-US"/>
        </w:rPr>
        <w:t xml:space="preserve">from </w:t>
      </w:r>
      <w:r w:rsidR="004B17CD" w:rsidRPr="000D5E3D">
        <w:rPr>
          <w:rFonts w:asciiTheme="majorHAnsi" w:eastAsiaTheme="minorHAnsi" w:hAnsiTheme="majorHAnsi" w:cs="Arial"/>
          <w:color w:val="FF0000"/>
          <w:sz w:val="22"/>
          <w:szCs w:val="22"/>
          <w:lang w:val="en-US"/>
        </w:rPr>
        <w:t>APMG as well as</w:t>
      </w:r>
      <w:r w:rsidR="004B17CD" w:rsidRPr="000D5E3D">
        <w:rPr>
          <w:rFonts w:asciiTheme="majorHAnsi" w:eastAsiaTheme="minorHAnsi" w:hAnsiTheme="majorHAnsi" w:cs="Arial"/>
          <w:color w:val="auto"/>
          <w:sz w:val="22"/>
          <w:szCs w:val="22"/>
          <w:lang w:val="en-US"/>
        </w:rPr>
        <w:t xml:space="preserve"> </w:t>
      </w:r>
      <w:r w:rsidRPr="000D5E3D">
        <w:rPr>
          <w:rFonts w:asciiTheme="majorHAnsi" w:eastAsiaTheme="minorHAnsi" w:hAnsiTheme="majorHAnsi" w:cs="Arial"/>
          <w:color w:val="auto"/>
          <w:sz w:val="22"/>
          <w:szCs w:val="22"/>
          <w:lang w:val="en-US"/>
        </w:rPr>
        <w:t xml:space="preserve">feedback from other quarters.  I have taken pains to make it as accessible as possible for the manager </w:t>
      </w:r>
      <w:r w:rsidR="004B17CD" w:rsidRPr="000D5E3D">
        <w:rPr>
          <w:rFonts w:asciiTheme="majorHAnsi" w:eastAsiaTheme="minorHAnsi" w:hAnsiTheme="majorHAnsi" w:cs="Arial"/>
          <w:color w:val="auto"/>
          <w:sz w:val="22"/>
          <w:szCs w:val="22"/>
          <w:lang w:val="en-US"/>
        </w:rPr>
        <w:t>'</w:t>
      </w:r>
      <w:r w:rsidRPr="000D5E3D">
        <w:rPr>
          <w:rFonts w:asciiTheme="majorHAnsi" w:eastAsiaTheme="minorHAnsi" w:hAnsiTheme="majorHAnsi" w:cs="Arial"/>
          <w:color w:val="auto"/>
          <w:sz w:val="22"/>
          <w:szCs w:val="22"/>
          <w:lang w:val="en-US"/>
        </w:rPr>
        <w:t>in the thick of it</w:t>
      </w:r>
      <w:r w:rsidR="004B17CD" w:rsidRPr="000D5E3D">
        <w:rPr>
          <w:rFonts w:asciiTheme="majorHAnsi" w:eastAsiaTheme="minorHAnsi" w:hAnsiTheme="majorHAnsi" w:cs="Arial"/>
          <w:color w:val="auto"/>
          <w:sz w:val="22"/>
          <w:szCs w:val="22"/>
          <w:lang w:val="en-US"/>
        </w:rPr>
        <w:t>'</w:t>
      </w:r>
      <w:r w:rsidRPr="000D5E3D">
        <w:rPr>
          <w:rFonts w:asciiTheme="majorHAnsi" w:eastAsiaTheme="minorHAnsi" w:hAnsiTheme="majorHAnsi" w:cs="Arial"/>
          <w:color w:val="auto"/>
          <w:sz w:val="22"/>
          <w:szCs w:val="22"/>
          <w:lang w:val="en-US"/>
        </w:rPr>
        <w:t xml:space="preserve">. </w:t>
      </w:r>
    </w:p>
    <w:p w:rsidR="004B17CD" w:rsidRPr="000D5E3D" w:rsidRDefault="004B17CD"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p>
    <w:p w:rsidR="00946CB7" w:rsidRPr="000D5E3D" w:rsidRDefault="004B17CD"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r w:rsidRPr="000D5E3D">
        <w:rPr>
          <w:rFonts w:asciiTheme="majorHAnsi" w:eastAsiaTheme="minorHAnsi" w:hAnsiTheme="majorHAnsi" w:cs="Arial"/>
          <w:color w:val="FF0000"/>
          <w:sz w:val="22"/>
          <w:szCs w:val="22"/>
          <w:lang w:val="en-US"/>
        </w:rPr>
        <w:t xml:space="preserve">A lot of it is </w:t>
      </w:r>
      <w:r w:rsidR="00946CB7" w:rsidRPr="000D5E3D">
        <w:rPr>
          <w:rFonts w:asciiTheme="majorHAnsi" w:eastAsiaTheme="minorHAnsi" w:hAnsiTheme="majorHAnsi" w:cs="Arial"/>
          <w:color w:val="FF0000"/>
          <w:sz w:val="22"/>
          <w:szCs w:val="22"/>
          <w:lang w:val="en-US"/>
        </w:rPr>
        <w:t>to do</w:t>
      </w:r>
      <w:r w:rsidR="00946CB7" w:rsidRPr="000D5E3D">
        <w:rPr>
          <w:rFonts w:asciiTheme="majorHAnsi" w:eastAsiaTheme="minorHAnsi" w:hAnsiTheme="majorHAnsi" w:cs="Arial"/>
          <w:color w:val="auto"/>
          <w:sz w:val="22"/>
          <w:szCs w:val="22"/>
          <w:lang w:val="en-US"/>
        </w:rPr>
        <w:t xml:space="preserve"> with taking the fear out of just going and speaking with people."</w:t>
      </w:r>
    </w:p>
    <w:p w:rsidR="004B17CD" w:rsidRPr="000D5E3D" w:rsidRDefault="004B17CD"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p>
    <w:p w:rsidR="004B17CD" w:rsidRDefault="004B17CD"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r w:rsidRPr="000D5E3D">
        <w:rPr>
          <w:rFonts w:asciiTheme="majorHAnsi" w:eastAsiaTheme="minorHAnsi" w:hAnsiTheme="majorHAnsi" w:cs="Arial"/>
          <w:color w:val="auto"/>
          <w:sz w:val="22"/>
          <w:szCs w:val="22"/>
          <w:lang w:val="en-US"/>
        </w:rPr>
        <w:t>/ends</w:t>
      </w:r>
    </w:p>
    <w:p w:rsidR="000D5E3D" w:rsidRDefault="000D5E3D"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p>
    <w:p w:rsidR="000D5E3D" w:rsidRDefault="000D5E3D"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r>
        <w:rPr>
          <w:rFonts w:asciiTheme="majorHAnsi" w:eastAsiaTheme="minorHAnsi" w:hAnsiTheme="majorHAnsi" w:cs="Arial"/>
          <w:color w:val="auto"/>
          <w:sz w:val="22"/>
          <w:szCs w:val="22"/>
          <w:lang w:val="en-US"/>
        </w:rPr>
        <w:t>NOTES TO EDITORS:</w:t>
      </w:r>
    </w:p>
    <w:p w:rsidR="000D5E3D" w:rsidRDefault="000D5E3D" w:rsidP="004B17CD">
      <w:pPr>
        <w:widowControl w:val="0"/>
        <w:autoSpaceDE w:val="0"/>
        <w:autoSpaceDN w:val="0"/>
        <w:adjustRightInd w:val="0"/>
        <w:spacing w:line="360" w:lineRule="auto"/>
        <w:jc w:val="left"/>
        <w:rPr>
          <w:rFonts w:asciiTheme="majorHAnsi" w:eastAsiaTheme="minorHAnsi" w:hAnsiTheme="majorHAnsi" w:cs="Arial"/>
          <w:color w:val="auto"/>
          <w:sz w:val="22"/>
          <w:szCs w:val="22"/>
          <w:lang w:val="en-US"/>
        </w:rPr>
      </w:pPr>
    </w:p>
    <w:p w:rsidR="000D5E3D" w:rsidRPr="000D5E3D" w:rsidRDefault="000D5E3D" w:rsidP="000D5E3D">
      <w:pPr>
        <w:pStyle w:val="ListParagraph"/>
        <w:widowControl w:val="0"/>
        <w:numPr>
          <w:ilvl w:val="0"/>
          <w:numId w:val="1"/>
        </w:numPr>
        <w:autoSpaceDE w:val="0"/>
        <w:autoSpaceDN w:val="0"/>
        <w:adjustRightInd w:val="0"/>
        <w:spacing w:line="360" w:lineRule="auto"/>
        <w:jc w:val="left"/>
        <w:rPr>
          <w:rFonts w:asciiTheme="majorHAnsi" w:eastAsiaTheme="minorHAnsi" w:hAnsiTheme="majorHAnsi" w:cs="Arial"/>
          <w:color w:val="FF0000"/>
          <w:sz w:val="22"/>
          <w:szCs w:val="22"/>
          <w:lang w:val="en-US"/>
        </w:rPr>
      </w:pPr>
      <w:r w:rsidRPr="000D5E3D">
        <w:rPr>
          <w:rFonts w:asciiTheme="majorHAnsi" w:eastAsiaTheme="minorHAnsi" w:hAnsiTheme="majorHAnsi" w:cs="Arial"/>
          <w:color w:val="auto"/>
          <w:sz w:val="22"/>
          <w:szCs w:val="22"/>
          <w:lang w:val="en-US"/>
        </w:rPr>
        <w:t xml:space="preserve">The book </w:t>
      </w:r>
      <w:r w:rsidRPr="000D5E3D">
        <w:rPr>
          <w:rFonts w:asciiTheme="majorHAnsi" w:eastAsiaTheme="minorHAnsi" w:hAnsiTheme="majorHAnsi" w:cs="Arial"/>
          <w:i/>
          <w:color w:val="auto"/>
          <w:sz w:val="22"/>
          <w:szCs w:val="22"/>
          <w:lang w:val="en-US"/>
        </w:rPr>
        <w:t>Practical People Engagement is</w:t>
      </w:r>
      <w:r w:rsidRPr="000D5E3D">
        <w:rPr>
          <w:rFonts w:asciiTheme="majorHAnsi" w:eastAsiaTheme="minorHAnsi" w:hAnsiTheme="majorHAnsi" w:cs="Arial"/>
          <w:color w:val="auto"/>
          <w:sz w:val="22"/>
          <w:szCs w:val="22"/>
          <w:lang w:val="en-US"/>
        </w:rPr>
        <w:t xml:space="preserve"> published by </w:t>
      </w:r>
      <w:r w:rsidRPr="000D5E3D">
        <w:rPr>
          <w:rFonts w:asciiTheme="majorHAnsi" w:eastAsiaTheme="minorHAnsi" w:hAnsiTheme="majorHAnsi" w:cs="Arial"/>
          <w:color w:val="FF0000"/>
          <w:sz w:val="22"/>
          <w:szCs w:val="22"/>
          <w:lang w:val="en-US"/>
        </w:rPr>
        <w:t>NAME OF PUBLISHER. It will retail at £PRICE and will be available from NAME OF SUPPLIERS  from DATE IN SEPTMBER</w:t>
      </w:r>
    </w:p>
    <w:p w:rsidR="000D5E3D" w:rsidRDefault="000D5E3D" w:rsidP="004B17CD">
      <w:pPr>
        <w:widowControl w:val="0"/>
        <w:autoSpaceDE w:val="0"/>
        <w:autoSpaceDN w:val="0"/>
        <w:adjustRightInd w:val="0"/>
        <w:spacing w:line="360" w:lineRule="auto"/>
        <w:jc w:val="left"/>
        <w:rPr>
          <w:rFonts w:asciiTheme="majorHAnsi" w:eastAsiaTheme="minorHAnsi" w:hAnsiTheme="majorHAnsi" w:cs="Arial"/>
          <w:color w:val="FF0000"/>
          <w:sz w:val="22"/>
          <w:szCs w:val="22"/>
          <w:lang w:val="en-US"/>
        </w:rPr>
      </w:pPr>
    </w:p>
    <w:p w:rsidR="00D8404A" w:rsidRPr="00D8404A" w:rsidRDefault="00D8404A" w:rsidP="00D8404A">
      <w:pPr>
        <w:pStyle w:val="ListParagraph"/>
        <w:numPr>
          <w:ilvl w:val="0"/>
          <w:numId w:val="1"/>
        </w:numPr>
        <w:rPr>
          <w:rFonts w:asciiTheme="majorHAnsi" w:hAnsiTheme="majorHAnsi" w:cs="Arial"/>
          <w:color w:val="FF0000"/>
          <w:sz w:val="22"/>
          <w:szCs w:val="22"/>
        </w:rPr>
      </w:pPr>
      <w:r w:rsidRPr="00D8404A">
        <w:rPr>
          <w:rFonts w:asciiTheme="majorHAnsi" w:hAnsiTheme="majorHAnsi" w:cs="Arial"/>
          <w:color w:val="FF0000"/>
          <w:sz w:val="22"/>
          <w:szCs w:val="22"/>
        </w:rPr>
        <w:t xml:space="preserve">Patrick Mayfield is Chairman of pearcemayfield, a leading international provider of </w:t>
      </w:r>
      <w:ins w:id="4" w:author="Administrator" w:date="2013-07-12T13:01:00Z">
        <w:r w:rsidR="00C237D7">
          <w:rPr>
            <w:rFonts w:asciiTheme="majorHAnsi" w:hAnsiTheme="majorHAnsi" w:cs="Arial"/>
            <w:color w:val="FF0000"/>
            <w:sz w:val="22"/>
            <w:szCs w:val="22"/>
          </w:rPr>
          <w:t xml:space="preserve">consultancy and </w:t>
        </w:r>
      </w:ins>
      <w:r w:rsidRPr="00D8404A">
        <w:rPr>
          <w:rFonts w:asciiTheme="majorHAnsi" w:hAnsiTheme="majorHAnsi" w:cs="Arial"/>
          <w:color w:val="FF0000"/>
          <w:sz w:val="22"/>
          <w:szCs w:val="22"/>
        </w:rPr>
        <w:t xml:space="preserve">learning solutions </w:t>
      </w:r>
      <w:del w:id="5" w:author="Administrator" w:date="2013-07-12T13:01:00Z">
        <w:r w:rsidRPr="00D8404A" w:rsidDel="00C237D7">
          <w:rPr>
            <w:rFonts w:asciiTheme="majorHAnsi" w:hAnsiTheme="majorHAnsi" w:cs="Arial"/>
            <w:color w:val="FF0000"/>
            <w:sz w:val="22"/>
            <w:szCs w:val="22"/>
          </w:rPr>
          <w:delText xml:space="preserve">and support services </w:delText>
        </w:r>
      </w:del>
      <w:r w:rsidRPr="00D8404A">
        <w:rPr>
          <w:rFonts w:asciiTheme="majorHAnsi" w:hAnsiTheme="majorHAnsi" w:cs="Arial"/>
          <w:color w:val="FF0000"/>
          <w:sz w:val="22"/>
          <w:szCs w:val="22"/>
        </w:rPr>
        <w:t>in leadership and change management through projects and programmes.</w:t>
      </w:r>
    </w:p>
    <w:p w:rsidR="00D8404A" w:rsidRPr="00D8404A" w:rsidRDefault="00D8404A" w:rsidP="00D8404A">
      <w:pPr>
        <w:rPr>
          <w:rFonts w:asciiTheme="majorHAnsi" w:hAnsiTheme="majorHAnsi" w:cs="Arial"/>
          <w:color w:val="FF0000"/>
          <w:sz w:val="22"/>
          <w:szCs w:val="22"/>
        </w:rPr>
      </w:pPr>
    </w:p>
    <w:p w:rsidR="00D8404A" w:rsidRPr="00D8404A" w:rsidRDefault="00D8404A" w:rsidP="00D8404A">
      <w:pPr>
        <w:rPr>
          <w:rFonts w:asciiTheme="majorHAnsi" w:hAnsiTheme="majorHAnsi" w:cs="Arial"/>
          <w:b/>
          <w:color w:val="FF0000"/>
          <w:sz w:val="22"/>
          <w:szCs w:val="22"/>
        </w:rPr>
      </w:pPr>
      <w:r w:rsidRPr="00D8404A">
        <w:rPr>
          <w:rFonts w:asciiTheme="majorHAnsi" w:hAnsiTheme="majorHAnsi" w:cs="Arial"/>
          <w:color w:val="FF0000"/>
          <w:sz w:val="22"/>
          <w:szCs w:val="22"/>
        </w:rPr>
        <w:tab/>
        <w:t xml:space="preserve">Patrick began his career in local government, rising through the ranks of management to </w:t>
      </w:r>
      <w:r w:rsidRPr="00D8404A">
        <w:rPr>
          <w:rFonts w:asciiTheme="majorHAnsi" w:hAnsiTheme="majorHAnsi" w:cs="Arial"/>
          <w:color w:val="FF0000"/>
          <w:sz w:val="22"/>
          <w:szCs w:val="22"/>
        </w:rPr>
        <w:tab/>
        <w:t xml:space="preserve">become systems development manager for the City of Oxford in the mid-1980s, where </w:t>
      </w:r>
      <w:r w:rsidRPr="00D8404A">
        <w:rPr>
          <w:rFonts w:asciiTheme="majorHAnsi" w:hAnsiTheme="majorHAnsi" w:cs="Arial"/>
          <w:color w:val="FF0000"/>
          <w:sz w:val="22"/>
          <w:szCs w:val="22"/>
        </w:rPr>
        <w:tab/>
        <w:t>he led a rapid growth in the Council’s systems development and support capability.</w:t>
      </w:r>
    </w:p>
    <w:p w:rsidR="00D8404A" w:rsidRPr="00D8404A" w:rsidRDefault="00D8404A" w:rsidP="00D8404A">
      <w:pPr>
        <w:rPr>
          <w:rFonts w:asciiTheme="majorHAnsi" w:hAnsiTheme="majorHAnsi" w:cs="Arial"/>
          <w:color w:val="FF0000"/>
          <w:sz w:val="22"/>
          <w:szCs w:val="22"/>
        </w:rPr>
      </w:pPr>
    </w:p>
    <w:p w:rsidR="00D8404A" w:rsidRPr="00D8404A" w:rsidRDefault="00D8404A" w:rsidP="00D8404A">
      <w:pPr>
        <w:rPr>
          <w:rFonts w:asciiTheme="majorHAnsi" w:hAnsiTheme="majorHAnsi" w:cs="Arial"/>
          <w:color w:val="FF0000"/>
          <w:sz w:val="22"/>
          <w:szCs w:val="22"/>
        </w:rPr>
      </w:pPr>
      <w:r w:rsidRPr="00D8404A">
        <w:rPr>
          <w:rFonts w:asciiTheme="majorHAnsi" w:hAnsiTheme="majorHAnsi" w:cs="Arial"/>
          <w:color w:val="FF0000"/>
          <w:sz w:val="22"/>
          <w:szCs w:val="22"/>
        </w:rPr>
        <w:tab/>
        <w:t xml:space="preserve">In 1990, he joined BT’s Yellow Pages and set up the first private sector project </w:t>
      </w:r>
      <w:r w:rsidRPr="00D8404A">
        <w:rPr>
          <w:rFonts w:asciiTheme="majorHAnsi" w:hAnsiTheme="majorHAnsi" w:cs="Arial"/>
          <w:color w:val="FF0000"/>
          <w:sz w:val="22"/>
          <w:szCs w:val="22"/>
        </w:rPr>
        <w:tab/>
        <w:t xml:space="preserve">management office to support the original version of PRINCE. He designed scaling </w:t>
      </w:r>
      <w:r w:rsidRPr="00D8404A">
        <w:rPr>
          <w:rFonts w:asciiTheme="majorHAnsi" w:hAnsiTheme="majorHAnsi" w:cs="Arial"/>
          <w:color w:val="FF0000"/>
          <w:sz w:val="22"/>
          <w:szCs w:val="22"/>
        </w:rPr>
        <w:tab/>
        <w:t xml:space="preserve">approaches to the application of PRINCE, as well as developing a customised approach </w:t>
      </w:r>
      <w:r w:rsidRPr="00D8404A">
        <w:rPr>
          <w:rFonts w:asciiTheme="majorHAnsi" w:hAnsiTheme="majorHAnsi" w:cs="Arial"/>
          <w:color w:val="FF0000"/>
          <w:sz w:val="22"/>
          <w:szCs w:val="22"/>
        </w:rPr>
        <w:tab/>
        <w:t>for Yellow Pages.</w:t>
      </w:r>
    </w:p>
    <w:p w:rsidR="00D8404A" w:rsidRPr="00D8404A" w:rsidRDefault="00D8404A" w:rsidP="00D8404A">
      <w:pPr>
        <w:rPr>
          <w:rFonts w:asciiTheme="majorHAnsi" w:hAnsiTheme="majorHAnsi" w:cs="Arial"/>
          <w:color w:val="FF0000"/>
          <w:sz w:val="22"/>
          <w:szCs w:val="22"/>
        </w:rPr>
      </w:pPr>
    </w:p>
    <w:p w:rsidR="00D8404A" w:rsidRPr="00D8404A" w:rsidRDefault="00D8404A" w:rsidP="00D8404A">
      <w:pPr>
        <w:rPr>
          <w:rFonts w:asciiTheme="majorHAnsi" w:hAnsiTheme="majorHAnsi" w:cs="Arial"/>
          <w:color w:val="FF0000"/>
          <w:sz w:val="22"/>
          <w:szCs w:val="22"/>
        </w:rPr>
      </w:pPr>
      <w:r w:rsidRPr="00D8404A">
        <w:rPr>
          <w:rFonts w:asciiTheme="majorHAnsi" w:hAnsiTheme="majorHAnsi" w:cs="Arial"/>
          <w:color w:val="FF0000"/>
          <w:sz w:val="22"/>
          <w:szCs w:val="22"/>
        </w:rPr>
        <w:tab/>
        <w:t xml:space="preserve">In 1993, the UK Government invited Patrick to join the management team that delivered </w:t>
      </w:r>
      <w:r w:rsidRPr="00D8404A">
        <w:rPr>
          <w:rFonts w:asciiTheme="majorHAnsi" w:hAnsiTheme="majorHAnsi" w:cs="Arial"/>
          <w:color w:val="FF0000"/>
          <w:sz w:val="22"/>
          <w:szCs w:val="22"/>
        </w:rPr>
        <w:tab/>
        <w:t>PRINCE2™ when he also became an author of the method.</w:t>
      </w:r>
    </w:p>
    <w:p w:rsidR="00D8404A" w:rsidRPr="00D8404A" w:rsidRDefault="00D8404A" w:rsidP="00D8404A">
      <w:pPr>
        <w:rPr>
          <w:rFonts w:asciiTheme="majorHAnsi" w:hAnsiTheme="majorHAnsi" w:cs="Arial"/>
          <w:color w:val="FF0000"/>
          <w:sz w:val="22"/>
          <w:szCs w:val="22"/>
        </w:rPr>
      </w:pPr>
    </w:p>
    <w:p w:rsidR="00D8404A" w:rsidRPr="00D8404A" w:rsidRDefault="00D8404A" w:rsidP="00D8404A">
      <w:pPr>
        <w:rPr>
          <w:rFonts w:asciiTheme="majorHAnsi" w:hAnsiTheme="majorHAnsi" w:cs="Arial"/>
          <w:color w:val="FF0000"/>
          <w:sz w:val="22"/>
          <w:szCs w:val="22"/>
        </w:rPr>
      </w:pPr>
      <w:r w:rsidRPr="00D8404A">
        <w:rPr>
          <w:rFonts w:asciiTheme="majorHAnsi" w:hAnsiTheme="majorHAnsi" w:cs="Arial"/>
          <w:color w:val="FF0000"/>
          <w:sz w:val="22"/>
          <w:szCs w:val="22"/>
        </w:rPr>
        <w:lastRenderedPageBreak/>
        <w:tab/>
        <w:t xml:space="preserve">By the time PRINCE2 was launched, Patrick had already left BT to </w:t>
      </w:r>
      <w:del w:id="6" w:author="Administrator" w:date="2013-07-12T12:59:00Z">
        <w:r w:rsidRPr="00D8404A" w:rsidDel="0051201D">
          <w:rPr>
            <w:rFonts w:asciiTheme="majorHAnsi" w:hAnsiTheme="majorHAnsi" w:cs="Arial"/>
            <w:color w:val="FF0000"/>
            <w:sz w:val="22"/>
            <w:szCs w:val="22"/>
          </w:rPr>
          <w:delText>set up pearcemayfield</w:delText>
        </w:r>
      </w:del>
      <w:ins w:id="7" w:author="Administrator" w:date="2013-07-12T12:59:00Z">
        <w:r w:rsidR="0051201D">
          <w:rPr>
            <w:rFonts w:asciiTheme="majorHAnsi" w:hAnsiTheme="majorHAnsi" w:cs="Arial"/>
            <w:color w:val="FF0000"/>
            <w:sz w:val="22"/>
            <w:szCs w:val="22"/>
          </w:rPr>
          <w:t>practice as an independent consultant.</w:t>
        </w:r>
      </w:ins>
      <w:r w:rsidRPr="00D8404A">
        <w:rPr>
          <w:rFonts w:asciiTheme="majorHAnsi" w:hAnsiTheme="majorHAnsi" w:cs="Arial"/>
          <w:color w:val="FF0000"/>
          <w:sz w:val="22"/>
          <w:szCs w:val="22"/>
        </w:rPr>
        <w:t xml:space="preserve">. </w:t>
      </w:r>
      <w:r w:rsidRPr="00D8404A">
        <w:rPr>
          <w:rFonts w:asciiTheme="majorHAnsi" w:hAnsiTheme="majorHAnsi" w:cs="Arial"/>
          <w:color w:val="FF0000"/>
          <w:sz w:val="22"/>
          <w:szCs w:val="22"/>
        </w:rPr>
        <w:tab/>
        <w:t xml:space="preserve">The APM Group invited him to become Lead Moderator on its Exam Board, where he </w:t>
      </w:r>
      <w:r w:rsidRPr="00D8404A">
        <w:rPr>
          <w:rFonts w:asciiTheme="majorHAnsi" w:hAnsiTheme="majorHAnsi" w:cs="Arial"/>
          <w:color w:val="FF0000"/>
          <w:sz w:val="22"/>
          <w:szCs w:val="22"/>
        </w:rPr>
        <w:tab/>
        <w:t xml:space="preserve">continued his association with PRINCE2. </w:t>
      </w:r>
    </w:p>
    <w:p w:rsidR="00D8404A" w:rsidRPr="00D8404A" w:rsidRDefault="00D8404A" w:rsidP="00D8404A">
      <w:pPr>
        <w:rPr>
          <w:rFonts w:asciiTheme="majorHAnsi" w:hAnsiTheme="majorHAnsi" w:cs="Arial"/>
          <w:color w:val="FF0000"/>
          <w:sz w:val="22"/>
          <w:szCs w:val="22"/>
        </w:rPr>
      </w:pPr>
    </w:p>
    <w:p w:rsidR="00D8404A" w:rsidRPr="00D8404A" w:rsidDel="00C237D7" w:rsidRDefault="00D8404A" w:rsidP="00D8404A">
      <w:pPr>
        <w:rPr>
          <w:del w:id="8" w:author="Administrator" w:date="2013-07-12T13:02:00Z"/>
          <w:rFonts w:asciiTheme="majorHAnsi" w:hAnsiTheme="majorHAnsi" w:cs="Arial"/>
          <w:color w:val="FF0000"/>
          <w:sz w:val="22"/>
          <w:szCs w:val="22"/>
        </w:rPr>
      </w:pPr>
      <w:r w:rsidRPr="00D8404A">
        <w:rPr>
          <w:rFonts w:asciiTheme="majorHAnsi" w:hAnsiTheme="majorHAnsi" w:cs="Arial"/>
          <w:color w:val="FF0000"/>
          <w:sz w:val="22"/>
          <w:szCs w:val="22"/>
        </w:rPr>
        <w:tab/>
        <w:t xml:space="preserve">Over the same period, the Buzan Organisation licensed Patrick to train in the Mental </w:t>
      </w:r>
      <w:r w:rsidRPr="00D8404A">
        <w:rPr>
          <w:rFonts w:asciiTheme="majorHAnsi" w:hAnsiTheme="majorHAnsi" w:cs="Arial"/>
          <w:color w:val="FF0000"/>
          <w:sz w:val="22"/>
          <w:szCs w:val="22"/>
        </w:rPr>
        <w:tab/>
        <w:t xml:space="preserve">Literacy™ techniques of Tony Buzan. This influenced the expression of pearcemayfield’s </w:t>
      </w:r>
      <w:r w:rsidRPr="00D8404A">
        <w:rPr>
          <w:rFonts w:asciiTheme="majorHAnsi" w:hAnsiTheme="majorHAnsi" w:cs="Arial"/>
          <w:color w:val="FF0000"/>
          <w:sz w:val="22"/>
          <w:szCs w:val="22"/>
        </w:rPr>
        <w:tab/>
        <w:t xml:space="preserve">consultancy and training solutions, making them more client-centric, and therefore </w:t>
      </w:r>
      <w:r w:rsidRPr="00D8404A">
        <w:rPr>
          <w:rFonts w:asciiTheme="majorHAnsi" w:hAnsiTheme="majorHAnsi" w:cs="Arial"/>
          <w:color w:val="FF0000"/>
          <w:sz w:val="22"/>
          <w:szCs w:val="22"/>
        </w:rPr>
        <w:tab/>
        <w:t>more effective.</w:t>
      </w:r>
      <w:ins w:id="9" w:author="Administrator" w:date="2013-07-12T13:00:00Z">
        <w:r w:rsidR="0051201D">
          <w:rPr>
            <w:rFonts w:asciiTheme="majorHAnsi" w:hAnsiTheme="majorHAnsi" w:cs="Arial"/>
            <w:color w:val="FF0000"/>
            <w:sz w:val="22"/>
            <w:szCs w:val="22"/>
          </w:rPr>
          <w:t xml:space="preserve"> In 2001 he went on to form pearcemayfield</w:t>
        </w:r>
      </w:ins>
      <w:ins w:id="10" w:author="Administrator" w:date="2013-07-12T13:02:00Z">
        <w:r w:rsidR="00C237D7">
          <w:rPr>
            <w:rFonts w:asciiTheme="majorHAnsi" w:hAnsiTheme="majorHAnsi" w:cs="Arial"/>
            <w:color w:val="FF0000"/>
            <w:sz w:val="22"/>
            <w:szCs w:val="22"/>
          </w:rPr>
          <w:t>.</w:t>
        </w:r>
      </w:ins>
    </w:p>
    <w:p w:rsidR="00D8404A" w:rsidRPr="00D8404A" w:rsidRDefault="00D8404A" w:rsidP="00D8404A">
      <w:pPr>
        <w:rPr>
          <w:rFonts w:asciiTheme="majorHAnsi" w:hAnsiTheme="majorHAnsi" w:cs="Arial"/>
          <w:color w:val="FF0000"/>
          <w:sz w:val="22"/>
          <w:szCs w:val="22"/>
        </w:rPr>
      </w:pPr>
    </w:p>
    <w:p w:rsidR="00D8404A" w:rsidRPr="00D8404A" w:rsidRDefault="00D8404A" w:rsidP="00D8404A">
      <w:pPr>
        <w:rPr>
          <w:rFonts w:asciiTheme="majorHAnsi" w:hAnsiTheme="majorHAnsi" w:cs="Arial"/>
          <w:color w:val="FF0000"/>
          <w:sz w:val="22"/>
          <w:szCs w:val="22"/>
        </w:rPr>
      </w:pPr>
      <w:r w:rsidRPr="00D8404A">
        <w:rPr>
          <w:rFonts w:asciiTheme="majorHAnsi" w:hAnsiTheme="majorHAnsi" w:cs="Arial"/>
          <w:color w:val="FF0000"/>
          <w:sz w:val="22"/>
          <w:szCs w:val="22"/>
        </w:rPr>
        <w:tab/>
        <w:t xml:space="preserve">One of his key assignments for APM Group was to co-develop a training resource kit for </w:t>
      </w:r>
      <w:r w:rsidRPr="00D8404A">
        <w:rPr>
          <w:rFonts w:asciiTheme="majorHAnsi" w:hAnsiTheme="majorHAnsi" w:cs="Arial"/>
          <w:color w:val="FF0000"/>
          <w:sz w:val="22"/>
          <w:szCs w:val="22"/>
        </w:rPr>
        <w:tab/>
        <w:t>Managing Successful Programmes (MSP). He co-authored the 3</w:t>
      </w:r>
      <w:r w:rsidRPr="00D8404A">
        <w:rPr>
          <w:rFonts w:asciiTheme="majorHAnsi" w:hAnsiTheme="majorHAnsi" w:cs="Arial"/>
          <w:color w:val="FF0000"/>
          <w:sz w:val="22"/>
          <w:szCs w:val="22"/>
          <w:vertAlign w:val="superscript"/>
        </w:rPr>
        <w:t>rd</w:t>
      </w:r>
      <w:r w:rsidRPr="00D8404A">
        <w:rPr>
          <w:rFonts w:asciiTheme="majorHAnsi" w:hAnsiTheme="majorHAnsi" w:cs="Arial"/>
          <w:color w:val="FF0000"/>
          <w:sz w:val="22"/>
          <w:szCs w:val="22"/>
        </w:rPr>
        <w:t xml:space="preserve"> edition of the </w:t>
      </w:r>
      <w:ins w:id="11" w:author="Administrator" w:date="2013-07-12T13:02:00Z">
        <w:r w:rsidR="00C237D7">
          <w:rPr>
            <w:rFonts w:asciiTheme="majorHAnsi" w:hAnsiTheme="majorHAnsi" w:cs="Arial"/>
            <w:color w:val="FF0000"/>
            <w:sz w:val="22"/>
            <w:szCs w:val="22"/>
          </w:rPr>
          <w:t>Managing Successful Programmes (</w:t>
        </w:r>
      </w:ins>
      <w:r w:rsidRPr="00D8404A">
        <w:rPr>
          <w:rFonts w:asciiTheme="majorHAnsi" w:hAnsiTheme="majorHAnsi" w:cs="Arial"/>
          <w:color w:val="FF0000"/>
          <w:sz w:val="22"/>
          <w:szCs w:val="22"/>
        </w:rPr>
        <w:t>MSP</w:t>
      </w:r>
      <w:ins w:id="12" w:author="Administrator" w:date="2013-07-12T13:02:00Z">
        <w:r w:rsidR="00C237D7">
          <w:rPr>
            <w:rFonts w:asciiTheme="majorHAnsi" w:hAnsiTheme="majorHAnsi" w:cs="Arial"/>
            <w:color w:val="FF0000"/>
            <w:sz w:val="22"/>
            <w:szCs w:val="22"/>
          </w:rPr>
          <w:t>)</w:t>
        </w:r>
      </w:ins>
      <w:r w:rsidRPr="00D8404A">
        <w:rPr>
          <w:rFonts w:asciiTheme="majorHAnsi" w:hAnsiTheme="majorHAnsi" w:cs="Arial"/>
          <w:color w:val="FF0000"/>
          <w:sz w:val="22"/>
          <w:szCs w:val="22"/>
        </w:rPr>
        <w:t xml:space="preserve"> </w:t>
      </w:r>
      <w:del w:id="13" w:author="Administrator" w:date="2013-07-12T13:03:00Z">
        <w:r w:rsidRPr="00D8404A" w:rsidDel="00C237D7">
          <w:rPr>
            <w:rFonts w:asciiTheme="majorHAnsi" w:hAnsiTheme="majorHAnsi" w:cs="Arial"/>
            <w:color w:val="FF0000"/>
            <w:sz w:val="22"/>
            <w:szCs w:val="22"/>
          </w:rPr>
          <w:tab/>
          <w:delText>manual</w:delText>
        </w:r>
      </w:del>
      <w:ins w:id="14" w:author="Administrator" w:date="2013-07-12T13:03:00Z">
        <w:r w:rsidR="00C237D7">
          <w:rPr>
            <w:rFonts w:asciiTheme="majorHAnsi" w:hAnsiTheme="majorHAnsi" w:cs="Arial"/>
            <w:color w:val="FF0000"/>
            <w:sz w:val="22"/>
            <w:szCs w:val="22"/>
          </w:rPr>
          <w:t>Guide</w:t>
        </w:r>
      </w:ins>
      <w:r w:rsidRPr="00D8404A">
        <w:rPr>
          <w:rFonts w:asciiTheme="majorHAnsi" w:hAnsiTheme="majorHAnsi" w:cs="Arial"/>
          <w:color w:val="FF0000"/>
          <w:sz w:val="22"/>
          <w:szCs w:val="22"/>
        </w:rPr>
        <w:t xml:space="preserve"> (released September 2007).</w:t>
      </w:r>
    </w:p>
    <w:p w:rsidR="00D8404A" w:rsidRPr="00D8404A" w:rsidRDefault="00D8404A" w:rsidP="00D8404A">
      <w:pPr>
        <w:rPr>
          <w:rFonts w:asciiTheme="majorHAnsi" w:hAnsiTheme="majorHAnsi" w:cs="Arial"/>
          <w:color w:val="FF0000"/>
          <w:sz w:val="22"/>
          <w:szCs w:val="22"/>
        </w:rPr>
      </w:pPr>
    </w:p>
    <w:p w:rsidR="00D8404A" w:rsidRPr="00D8404A" w:rsidRDefault="00D8404A" w:rsidP="00D8404A">
      <w:pPr>
        <w:rPr>
          <w:rFonts w:asciiTheme="majorHAnsi" w:hAnsiTheme="majorHAnsi" w:cs="Arial"/>
          <w:color w:val="FF0000"/>
          <w:sz w:val="22"/>
          <w:szCs w:val="22"/>
        </w:rPr>
      </w:pPr>
      <w:r w:rsidRPr="00D8404A">
        <w:rPr>
          <w:rFonts w:asciiTheme="majorHAnsi" w:hAnsiTheme="majorHAnsi" w:cs="Arial"/>
          <w:color w:val="FF0000"/>
          <w:sz w:val="22"/>
          <w:szCs w:val="22"/>
        </w:rPr>
        <w:tab/>
        <w:t xml:space="preserve">Patrick is a popular speaker and </w:t>
      </w:r>
      <w:ins w:id="15" w:author="Administrator" w:date="2013-07-12T13:00:00Z">
        <w:r w:rsidR="0051201D">
          <w:rPr>
            <w:rFonts w:asciiTheme="majorHAnsi" w:hAnsiTheme="majorHAnsi" w:cs="Arial"/>
            <w:color w:val="FF0000"/>
            <w:sz w:val="22"/>
            <w:szCs w:val="22"/>
          </w:rPr>
          <w:t xml:space="preserve">has </w:t>
        </w:r>
      </w:ins>
      <w:r w:rsidRPr="00D8404A">
        <w:rPr>
          <w:rFonts w:asciiTheme="majorHAnsi" w:hAnsiTheme="majorHAnsi" w:cs="Arial"/>
          <w:color w:val="FF0000"/>
          <w:sz w:val="22"/>
          <w:szCs w:val="22"/>
        </w:rPr>
        <w:t xml:space="preserve">addressed  </w:t>
      </w:r>
      <w:ins w:id="16" w:author="Administrator" w:date="2013-07-12T13:13:00Z">
        <w:r w:rsidR="003A5EAC">
          <w:rPr>
            <w:rFonts w:asciiTheme="majorHAnsi" w:hAnsiTheme="majorHAnsi" w:cs="Arial"/>
            <w:color w:val="FF0000"/>
            <w:sz w:val="22"/>
            <w:szCs w:val="22"/>
          </w:rPr>
          <w:t xml:space="preserve">a </w:t>
        </w:r>
      </w:ins>
      <w:r w:rsidRPr="00D8404A">
        <w:rPr>
          <w:rFonts w:asciiTheme="majorHAnsi" w:hAnsiTheme="majorHAnsi" w:cs="Arial"/>
          <w:color w:val="FF0000"/>
          <w:sz w:val="22"/>
          <w:szCs w:val="22"/>
        </w:rPr>
        <w:t xml:space="preserve">wide variety of audiences on topics such as </w:t>
      </w:r>
      <w:r w:rsidRPr="00D8404A">
        <w:rPr>
          <w:rFonts w:asciiTheme="majorHAnsi" w:hAnsiTheme="majorHAnsi" w:cs="Arial"/>
          <w:color w:val="FF0000"/>
          <w:sz w:val="22"/>
          <w:szCs w:val="22"/>
        </w:rPr>
        <w:tab/>
        <w:t xml:space="preserve">benefits realisation, leadership, Mind Mapping™, stress, creativity and project </w:t>
      </w:r>
      <w:r w:rsidRPr="00D8404A">
        <w:rPr>
          <w:rFonts w:asciiTheme="majorHAnsi" w:hAnsiTheme="majorHAnsi" w:cs="Arial"/>
          <w:color w:val="FF0000"/>
          <w:sz w:val="22"/>
          <w:szCs w:val="22"/>
        </w:rPr>
        <w:tab/>
        <w:t xml:space="preserve">management. </w:t>
      </w:r>
    </w:p>
    <w:p w:rsidR="00D8404A" w:rsidRPr="00D8404A" w:rsidRDefault="00D8404A" w:rsidP="00D8404A">
      <w:pPr>
        <w:rPr>
          <w:rFonts w:asciiTheme="majorHAnsi" w:hAnsiTheme="majorHAnsi" w:cs="Arial"/>
          <w:color w:val="FF0000"/>
          <w:sz w:val="22"/>
          <w:szCs w:val="22"/>
        </w:rPr>
      </w:pPr>
    </w:p>
    <w:p w:rsidR="00D8404A" w:rsidRPr="00D8404A" w:rsidRDefault="00D8404A" w:rsidP="00D8404A">
      <w:pPr>
        <w:rPr>
          <w:rFonts w:asciiTheme="majorHAnsi" w:hAnsiTheme="majorHAnsi" w:cs="Arial"/>
          <w:color w:val="FF0000"/>
          <w:sz w:val="22"/>
          <w:szCs w:val="22"/>
        </w:rPr>
      </w:pPr>
    </w:p>
    <w:p w:rsidR="00D8404A" w:rsidRDefault="00D8404A" w:rsidP="00D8404A"/>
    <w:p w:rsidR="00D8404A" w:rsidRDefault="00D8404A" w:rsidP="00D8404A"/>
    <w:p w:rsidR="00946CB7" w:rsidRPr="000D5E3D" w:rsidRDefault="00946CB7" w:rsidP="004B17CD">
      <w:pPr>
        <w:spacing w:line="360" w:lineRule="auto"/>
        <w:rPr>
          <w:rFonts w:asciiTheme="majorHAnsi" w:hAnsiTheme="majorHAnsi"/>
          <w:color w:val="auto"/>
          <w:sz w:val="22"/>
          <w:szCs w:val="22"/>
        </w:rPr>
      </w:pPr>
    </w:p>
    <w:p w:rsidR="00C237D7" w:rsidRPr="004B17CD" w:rsidRDefault="00C237D7" w:rsidP="004B17CD">
      <w:pPr>
        <w:spacing w:line="360" w:lineRule="auto"/>
        <w:rPr>
          <w:rFonts w:asciiTheme="minorHAnsi" w:hAnsiTheme="minorHAnsi"/>
          <w:color w:val="auto"/>
          <w:sz w:val="22"/>
          <w:szCs w:val="22"/>
        </w:rPr>
      </w:pPr>
    </w:p>
    <w:sectPr w:rsidR="00C237D7" w:rsidRPr="004B17CD" w:rsidSect="00C237D7">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ヒラギノ角ゴ Pro W3">
    <w:altName w:val="ヒラギノ角ゴ Pro W3"/>
    <w:charset w:val="4E"/>
    <w:family w:val="auto"/>
    <w:pitch w:val="variable"/>
    <w:sig w:usb0="00000001" w:usb1="00000000" w:usb2="01000407" w:usb3="00000000" w:csb0="0002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80522"/>
    <w:multiLevelType w:val="hybridMultilevel"/>
    <w:tmpl w:val="51AEE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trackRevision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E702C9"/>
    <w:rsid w:val="000936C1"/>
    <w:rsid w:val="000D5E3D"/>
    <w:rsid w:val="00281FC6"/>
    <w:rsid w:val="002C1855"/>
    <w:rsid w:val="00355148"/>
    <w:rsid w:val="003A5EAC"/>
    <w:rsid w:val="00450942"/>
    <w:rsid w:val="004B17CD"/>
    <w:rsid w:val="0051201D"/>
    <w:rsid w:val="007C5E44"/>
    <w:rsid w:val="00946CB7"/>
    <w:rsid w:val="00C237D7"/>
    <w:rsid w:val="00D8404A"/>
    <w:rsid w:val="00DE2062"/>
    <w:rsid w:val="00E702C9"/>
    <w:rsid w:val="00E925E4"/>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0B3"/>
    <w:pPr>
      <w:jc w:val="both"/>
    </w:pPr>
    <w:rPr>
      <w:rFonts w:ascii="Georgia" w:eastAsia="ヒラギノ角ゴ Pro W3" w:hAnsi="Georgia" w:cs="Times New Roman"/>
      <w:color w:val="000000"/>
      <w:lang w:val="en-GB"/>
    </w:rPr>
  </w:style>
  <w:style w:type="paragraph" w:styleId="Heading2">
    <w:name w:val="heading 2"/>
    <w:basedOn w:val="Normal"/>
    <w:next w:val="Normal"/>
    <w:link w:val="Heading2Char"/>
    <w:uiPriority w:val="9"/>
    <w:semiHidden/>
    <w:unhideWhenUsed/>
    <w:qFormat/>
    <w:rsid w:val="002F10B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rsid w:val="002F10B3"/>
    <w:pPr>
      <w:keepLines/>
      <w:pBdr>
        <w:bottom w:val="single" w:sz="8" w:space="4" w:color="4F81BD" w:themeColor="accent1"/>
      </w:pBdr>
      <w:spacing w:before="120" w:after="300"/>
      <w:ind w:firstLine="432"/>
      <w:contextualSpacing/>
      <w:jc w:val="center"/>
    </w:pPr>
    <w:rPr>
      <w:rFonts w:asciiTheme="majorHAnsi" w:eastAsiaTheme="majorEastAsia" w:hAnsiTheme="majorHAnsi" w:cstheme="majorBidi"/>
      <w:color w:val="17365D" w:themeColor="text2" w:themeShade="BF"/>
      <w:spacing w:val="5"/>
      <w:kern w:val="28"/>
      <w:sz w:val="72"/>
      <w:szCs w:val="72"/>
      <w:lang w:val="en-US"/>
    </w:rPr>
  </w:style>
  <w:style w:type="character" w:customStyle="1" w:styleId="TitleChar">
    <w:name w:val="Title Char"/>
    <w:basedOn w:val="DefaultParagraphFont"/>
    <w:link w:val="Title"/>
    <w:uiPriority w:val="10"/>
    <w:rsid w:val="002F10B3"/>
    <w:rPr>
      <w:rFonts w:asciiTheme="majorHAnsi" w:eastAsiaTheme="majorEastAsia" w:hAnsiTheme="majorHAnsi" w:cstheme="majorBidi"/>
      <w:color w:val="17365D" w:themeColor="text2" w:themeShade="BF"/>
      <w:spacing w:val="5"/>
      <w:kern w:val="28"/>
      <w:sz w:val="72"/>
      <w:szCs w:val="72"/>
    </w:rPr>
  </w:style>
  <w:style w:type="character" w:styleId="BookTitle">
    <w:name w:val="Book Title"/>
    <w:basedOn w:val="DefaultParagraphFont"/>
    <w:uiPriority w:val="33"/>
    <w:rsid w:val="002F10B3"/>
    <w:rPr>
      <w:b/>
      <w:bCs/>
      <w:smallCaps/>
      <w:spacing w:val="5"/>
    </w:rPr>
  </w:style>
  <w:style w:type="paragraph" w:customStyle="1" w:styleId="Byline">
    <w:name w:val="Byline"/>
    <w:basedOn w:val="Normal"/>
    <w:next w:val="Normal"/>
    <w:uiPriority w:val="99"/>
    <w:qFormat/>
    <w:rsid w:val="002F10B3"/>
    <w:pPr>
      <w:keepLines/>
      <w:tabs>
        <w:tab w:val="left" w:pos="9270"/>
      </w:tabs>
      <w:spacing w:before="6000" w:line="360" w:lineRule="auto"/>
      <w:jc w:val="center"/>
    </w:pPr>
    <w:rPr>
      <w:rFonts w:eastAsia="Times"/>
      <w:color w:val="auto"/>
      <w:lang w:val="en-US"/>
    </w:rPr>
  </w:style>
  <w:style w:type="paragraph" w:customStyle="1" w:styleId="AdditionalDoc">
    <w:name w:val="AdditionalDoc"/>
    <w:basedOn w:val="Heading2"/>
    <w:uiPriority w:val="99"/>
    <w:rsid w:val="002F10B3"/>
    <w:pPr>
      <w:spacing w:before="1920" w:after="120"/>
      <w:jc w:val="left"/>
    </w:pPr>
    <w:rPr>
      <w:rFonts w:ascii="Helvetica" w:eastAsia="Times" w:hAnsi="Helvetica" w:cs="Times New Roman"/>
      <w:bCs w:val="0"/>
      <w:color w:val="auto"/>
      <w:sz w:val="24"/>
      <w:szCs w:val="24"/>
      <w:lang w:val="en-US"/>
    </w:rPr>
  </w:style>
  <w:style w:type="character" w:customStyle="1" w:styleId="Heading2Char">
    <w:name w:val="Heading 2 Char"/>
    <w:basedOn w:val="DefaultParagraphFont"/>
    <w:link w:val="Heading2"/>
    <w:uiPriority w:val="9"/>
    <w:semiHidden/>
    <w:rsid w:val="002F10B3"/>
    <w:rPr>
      <w:rFonts w:asciiTheme="majorHAnsi" w:eastAsiaTheme="majorEastAsia" w:hAnsiTheme="majorHAnsi" w:cstheme="majorBidi"/>
      <w:b/>
      <w:bCs/>
      <w:color w:val="4F81BD" w:themeColor="accent1"/>
      <w:sz w:val="26"/>
      <w:szCs w:val="26"/>
      <w:lang w:val="en-GB"/>
    </w:rPr>
  </w:style>
  <w:style w:type="paragraph" w:customStyle="1" w:styleId="Body">
    <w:name w:val="Body"/>
    <w:basedOn w:val="Normal"/>
    <w:qFormat/>
    <w:rsid w:val="009B1F0B"/>
    <w:pPr>
      <w:spacing w:after="120"/>
    </w:pPr>
    <w:rPr>
      <w:rFonts w:asciiTheme="majorHAnsi" w:hAnsiTheme="majorHAnsi"/>
    </w:rPr>
  </w:style>
  <w:style w:type="paragraph" w:styleId="ListParagraph">
    <w:name w:val="List Paragraph"/>
    <w:basedOn w:val="Normal"/>
    <w:uiPriority w:val="34"/>
    <w:qFormat/>
    <w:rsid w:val="000D5E3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pearcemayfield</Company>
  <LinksUpToDate>false</LinksUpToDate>
  <CharactersWithSpaces>4019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Mayfield</dc:creator>
  <cp:lastModifiedBy>Administrator</cp:lastModifiedBy>
  <cp:revision>3</cp:revision>
  <dcterms:created xsi:type="dcterms:W3CDTF">2013-07-12T12:01:00Z</dcterms:created>
  <dcterms:modified xsi:type="dcterms:W3CDTF">2013-07-12T12:13:00Z</dcterms:modified>
</cp:coreProperties>
</file>